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808" w:rsidRPr="003E0CB9" w:rsidRDefault="00C90089" w:rsidP="00C90089">
      <w:pPr>
        <w:jc w:val="center"/>
        <w:rPr>
          <w:b/>
          <w:sz w:val="32"/>
        </w:rPr>
      </w:pPr>
      <w:bookmarkStart w:id="0" w:name="_GoBack"/>
      <w:bookmarkEnd w:id="0"/>
      <w:del w:id="1" w:author="Michael Lang" w:date="2014-10-03T10:32:00Z">
        <w:r w:rsidRPr="003E0CB9" w:rsidDel="00142EC8">
          <w:rPr>
            <w:b/>
            <w:sz w:val="32"/>
          </w:rPr>
          <w:delText>Lesson Title</w:delText>
        </w:r>
      </w:del>
      <w:ins w:id="2" w:author="K" w:date="2014-08-23T06:28:00Z">
        <w:del w:id="3" w:author="Michael Lang" w:date="2014-10-03T10:32:00Z">
          <w:r w:rsidR="00504FB7" w:rsidDel="00142EC8">
            <w:rPr>
              <w:b/>
              <w:sz w:val="32"/>
            </w:rPr>
            <w:delText xml:space="preserve"> </w:delText>
          </w:r>
        </w:del>
      </w:ins>
      <w:ins w:id="4" w:author="K" w:date="2014-08-23T06:27:00Z">
        <w:del w:id="5" w:author="Michael Lang" w:date="2014-10-03T10:32:00Z">
          <w:r w:rsidR="00504FB7" w:rsidDel="00142EC8">
            <w:rPr>
              <w:b/>
              <w:sz w:val="32"/>
            </w:rPr>
            <w:delText>(</w:delText>
          </w:r>
        </w:del>
      </w:ins>
      <w:ins w:id="6" w:author="K" w:date="2014-09-21T11:03:00Z">
        <w:del w:id="7" w:author="Michael Lang" w:date="2014-10-03T10:32:00Z">
          <w:r w:rsidR="00FD439C" w:rsidDel="00142EC8">
            <w:rPr>
              <w:b/>
              <w:sz w:val="32"/>
            </w:rPr>
            <w:delText xml:space="preserve">Final - </w:delText>
          </w:r>
        </w:del>
      </w:ins>
      <w:ins w:id="8" w:author="K" w:date="2014-08-23T06:27:00Z">
        <w:r w:rsidR="00504FB7">
          <w:rPr>
            <w:b/>
            <w:sz w:val="32"/>
          </w:rPr>
          <w:t>Improving Language Skills</w:t>
        </w:r>
        <w:del w:id="9" w:author="Michael Lang" w:date="2014-10-03T10:32:00Z">
          <w:r w:rsidR="00504FB7" w:rsidDel="00142EC8">
            <w:rPr>
              <w:b/>
              <w:sz w:val="32"/>
            </w:rPr>
            <w:delText>)</w:delText>
          </w:r>
        </w:del>
      </w:ins>
    </w:p>
    <w:tbl>
      <w:tblPr>
        <w:tblStyle w:val="PlainTable11"/>
        <w:tblW w:w="0" w:type="auto"/>
        <w:tblLook w:val="04A0" w:firstRow="1" w:lastRow="0" w:firstColumn="1" w:lastColumn="0" w:noHBand="0" w:noVBand="1"/>
      </w:tblPr>
      <w:tblGrid>
        <w:gridCol w:w="6475"/>
        <w:gridCol w:w="6475"/>
      </w:tblGrid>
      <w:tr w:rsidR="00992C56" w:rsidTr="00992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992C56" w:rsidRDefault="00992C56" w:rsidP="00C90089">
            <w:r>
              <w:t xml:space="preserve">Standard(s): </w:t>
            </w:r>
            <w:ins w:id="10" w:author="Erica Ketner-Arnold" w:date="2014-07-25T07:57:00Z">
              <w:r w:rsidR="002638B7">
                <w:t xml:space="preserve"> </w:t>
              </w:r>
            </w:ins>
            <w:ins w:id="11" w:author="Erica Ketner-Arnold" w:date="2014-07-25T07:58:00Z">
              <w:r w:rsidR="002638B7">
                <w:t>L 4.1 and L 5.1</w:t>
              </w:r>
            </w:ins>
          </w:p>
        </w:tc>
        <w:tc>
          <w:tcPr>
            <w:tcW w:w="6475" w:type="dxa"/>
          </w:tcPr>
          <w:p w:rsidR="00992C56" w:rsidRDefault="00992C56" w:rsidP="00C90089">
            <w:pPr>
              <w:cnfStyle w:val="100000000000" w:firstRow="1" w:lastRow="0" w:firstColumn="0" w:lastColumn="0" w:oddVBand="0" w:evenVBand="0" w:oddHBand="0" w:evenHBand="0" w:firstRowFirstColumn="0" w:firstRowLastColumn="0" w:lastRowFirstColumn="0" w:lastRowLastColumn="0"/>
            </w:pPr>
            <w:r>
              <w:t>Instructional Shift</w:t>
            </w:r>
            <w:r w:rsidR="0081514C">
              <w:t>(s)</w:t>
            </w:r>
            <w:r>
              <w:t xml:space="preserve"> and Explanation: </w:t>
            </w:r>
          </w:p>
        </w:tc>
      </w:tr>
      <w:tr w:rsidR="00992C56" w:rsidTr="00992C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992C56" w:rsidRDefault="00992C56" w:rsidP="00C90089">
            <w:r>
              <w:t>Length of Lesson:</w:t>
            </w:r>
            <w:ins w:id="12" w:author="Erica Ketner-Arnold" w:date="2014-07-25T07:59:00Z">
              <w:r w:rsidR="002638B7">
                <w:t xml:space="preserve"> 90 Minutes</w:t>
              </w:r>
            </w:ins>
          </w:p>
        </w:tc>
        <w:tc>
          <w:tcPr>
            <w:tcW w:w="6475" w:type="dxa"/>
          </w:tcPr>
          <w:p w:rsidR="00992C56" w:rsidRPr="00992C56" w:rsidRDefault="00992C56" w:rsidP="00C90089">
            <w:pPr>
              <w:cnfStyle w:val="000000100000" w:firstRow="0" w:lastRow="0" w:firstColumn="0" w:lastColumn="0" w:oddVBand="0" w:evenVBand="0" w:oddHBand="1" w:evenHBand="0" w:firstRowFirstColumn="0" w:firstRowLastColumn="0" w:lastRowFirstColumn="0" w:lastRowLastColumn="0"/>
              <w:rPr>
                <w:b/>
              </w:rPr>
            </w:pPr>
            <w:r w:rsidRPr="00992C56">
              <w:rPr>
                <w:b/>
              </w:rPr>
              <w:t>EFL’s Targeted:</w:t>
            </w:r>
          </w:p>
        </w:tc>
      </w:tr>
      <w:tr w:rsidR="003E0CB9" w:rsidTr="001B1466">
        <w:tc>
          <w:tcPr>
            <w:cnfStyle w:val="001000000000" w:firstRow="0" w:lastRow="0" w:firstColumn="1" w:lastColumn="0" w:oddVBand="0" w:evenVBand="0" w:oddHBand="0" w:evenHBand="0" w:firstRowFirstColumn="0" w:firstRowLastColumn="0" w:lastRowFirstColumn="0" w:lastRowLastColumn="0"/>
            <w:tcW w:w="12950" w:type="dxa"/>
            <w:gridSpan w:val="2"/>
          </w:tcPr>
          <w:p w:rsidR="003E0CB9" w:rsidRDefault="003E0CB9" w:rsidP="00504FB7">
            <w:r>
              <w:t xml:space="preserve">Materials and Resources Needed: </w:t>
            </w:r>
            <w:ins w:id="13" w:author="Erica Ketner-Arnold" w:date="2014-07-25T09:27:00Z">
              <w:r w:rsidR="00F97355">
                <w:t xml:space="preserve">Lined paper, Achieving </w:t>
              </w:r>
              <w:del w:id="14" w:author="K" w:date="2014-08-23T06:28:00Z">
                <w:r w:rsidR="00F97355" w:rsidDel="00504FB7">
                  <w:delText xml:space="preserve">TAVE </w:delText>
                </w:r>
              </w:del>
            </w:ins>
            <w:proofErr w:type="spellStart"/>
            <w:ins w:id="15" w:author="K" w:date="2014-08-23T06:28:00Z">
              <w:r w:rsidR="00504FB7">
                <w:t>TABE</w:t>
              </w:r>
            </w:ins>
            <w:ins w:id="16" w:author="Erica Ketner-Arnold" w:date="2014-07-25T09:27:00Z">
              <w:r w:rsidR="00F97355">
                <w:t>success</w:t>
              </w:r>
              <w:proofErr w:type="spellEnd"/>
              <w:r w:rsidR="00F97355">
                <w:t xml:space="preserve"> Language Level A, Handouts (teacher generated)</w:t>
              </w:r>
            </w:ins>
          </w:p>
        </w:tc>
      </w:tr>
    </w:tbl>
    <w:p w:rsidR="00C90089" w:rsidRDefault="00C90089" w:rsidP="00C90089">
      <w:pPr>
        <w:jc w:val="center"/>
      </w:pPr>
    </w:p>
    <w:tbl>
      <w:tblPr>
        <w:tblStyle w:val="PlainTable11"/>
        <w:tblW w:w="0" w:type="auto"/>
        <w:tblLook w:val="04A0" w:firstRow="1" w:lastRow="0" w:firstColumn="1" w:lastColumn="0" w:noHBand="0" w:noVBand="1"/>
      </w:tblPr>
      <w:tblGrid>
        <w:gridCol w:w="3234"/>
        <w:gridCol w:w="3234"/>
        <w:gridCol w:w="3234"/>
        <w:gridCol w:w="3234"/>
      </w:tblGrid>
      <w:tr w:rsidR="00C90089" w:rsidTr="00C90089">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3234" w:type="dxa"/>
          </w:tcPr>
          <w:p w:rsidR="00C90089" w:rsidRDefault="00C90089" w:rsidP="00C90089">
            <w:r>
              <w:t>Objective</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DOK Level</w:t>
            </w:r>
            <w:r w:rsidR="00E26BC7">
              <w:t>(s)</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Activity</w:t>
            </w:r>
            <w:r w:rsidR="00992C56">
              <w:t>(</w:t>
            </w:r>
            <w:proofErr w:type="spellStart"/>
            <w:r w:rsidR="00992C56">
              <w:t>ies</w:t>
            </w:r>
            <w:proofErr w:type="spellEnd"/>
            <w:r w:rsidR="00992C56">
              <w:t>)</w:t>
            </w:r>
          </w:p>
        </w:tc>
        <w:tc>
          <w:tcPr>
            <w:tcW w:w="3234" w:type="dxa"/>
          </w:tcPr>
          <w:p w:rsidR="00C90089" w:rsidRDefault="00C90089" w:rsidP="00C90089">
            <w:pPr>
              <w:cnfStyle w:val="100000000000" w:firstRow="1" w:lastRow="0" w:firstColumn="0" w:lastColumn="0" w:oddVBand="0" w:evenVBand="0" w:oddHBand="0" w:evenHBand="0" w:firstRowFirstColumn="0" w:firstRowLastColumn="0" w:lastRowFirstColumn="0" w:lastRowLastColumn="0"/>
            </w:pPr>
            <w:r>
              <w:t>Assessment</w:t>
            </w:r>
            <w:r w:rsidR="00FE5EE2">
              <w:t>(s)</w:t>
            </w:r>
            <w:r>
              <w:t>/Check</w:t>
            </w:r>
            <w:r w:rsidR="00FE5EE2">
              <w:t>(s)</w:t>
            </w:r>
            <w:r>
              <w:t xml:space="preserve"> for Understanding</w:t>
            </w:r>
          </w:p>
        </w:tc>
      </w:tr>
      <w:tr w:rsidR="00C90089"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Pr="002638B7" w:rsidRDefault="002638B7">
            <w:pPr>
              <w:pStyle w:val="ListParagraph"/>
              <w:numPr>
                <w:ilvl w:val="0"/>
                <w:numId w:val="1"/>
              </w:numPr>
              <w:spacing w:after="120"/>
              <w:pPrChange w:id="17" w:author="Erica Ketner-Arnold" w:date="2014-07-25T08:01:00Z">
                <w:pPr/>
              </w:pPrChange>
            </w:pPr>
            <w:ins w:id="18" w:author="Erica Ketner-Arnold" w:date="2014-07-25T08:00:00Z">
              <w:r>
                <w:t>Use correct capitalization</w:t>
              </w:r>
            </w:ins>
          </w:p>
        </w:tc>
        <w:tc>
          <w:tcPr>
            <w:tcW w:w="3234" w:type="dxa"/>
          </w:tcPr>
          <w:p w:rsidR="00C90089" w:rsidRDefault="002638B7" w:rsidP="00C90089">
            <w:pPr>
              <w:cnfStyle w:val="000000100000" w:firstRow="0" w:lastRow="0" w:firstColumn="0" w:lastColumn="0" w:oddVBand="0" w:evenVBand="0" w:oddHBand="1" w:evenHBand="0" w:firstRowFirstColumn="0" w:firstRowLastColumn="0" w:lastRowFirstColumn="0" w:lastRowLastColumn="0"/>
            </w:pPr>
            <w:ins w:id="19" w:author="Erica Ketner-Arnold" w:date="2014-07-25T08:01:00Z">
              <w:r>
                <w:t>2</w:t>
              </w:r>
            </w:ins>
          </w:p>
        </w:tc>
        <w:tc>
          <w:tcPr>
            <w:tcW w:w="3234" w:type="dxa"/>
          </w:tcPr>
          <w:p w:rsidR="00C90089" w:rsidRDefault="00713FB0" w:rsidP="00C90089">
            <w:pPr>
              <w:cnfStyle w:val="000000100000" w:firstRow="0" w:lastRow="0" w:firstColumn="0" w:lastColumn="0" w:oddVBand="0" w:evenVBand="0" w:oddHBand="1" w:evenHBand="0" w:firstRowFirstColumn="0" w:firstRowLastColumn="0" w:lastRowFirstColumn="0" w:lastRowLastColumn="0"/>
            </w:pPr>
            <w:ins w:id="20" w:author="Erica Ketner-Arnold" w:date="2014-07-25T08:06:00Z">
              <w:r>
                <w:t xml:space="preserve">Give students handout with 3 sentences that they have to correct with help of a partner. Then each partnered group will write in their own words the </w:t>
              </w:r>
            </w:ins>
            <w:ins w:id="21" w:author="Erica Ketner-Arnold" w:date="2014-07-25T08:07:00Z">
              <w:r>
                <w:t>capitalization</w:t>
              </w:r>
            </w:ins>
            <w:ins w:id="22" w:author="Erica Ketner-Arnold" w:date="2014-07-25T08:06:00Z">
              <w:r>
                <w:t xml:space="preserve"> </w:t>
              </w:r>
            </w:ins>
            <w:ins w:id="23" w:author="Erica Ketner-Arnold" w:date="2014-07-25T08:07:00Z">
              <w:r>
                <w:t>rules as sentences.</w:t>
              </w:r>
            </w:ins>
          </w:p>
        </w:tc>
        <w:tc>
          <w:tcPr>
            <w:tcW w:w="3234" w:type="dxa"/>
          </w:tcPr>
          <w:p w:rsidR="00C90089" w:rsidRDefault="00713FB0" w:rsidP="00C90089">
            <w:pPr>
              <w:cnfStyle w:val="000000100000" w:firstRow="0" w:lastRow="0" w:firstColumn="0" w:lastColumn="0" w:oddVBand="0" w:evenVBand="0" w:oddHBand="1" w:evenHBand="0" w:firstRowFirstColumn="0" w:firstRowLastColumn="0" w:lastRowFirstColumn="0" w:lastRowLastColumn="0"/>
            </w:pPr>
            <w:ins w:id="24" w:author="Erica Ketner-Arnold" w:date="2014-07-25T08:08:00Z">
              <w:r>
                <w:t xml:space="preserve">Each student will independently </w:t>
              </w:r>
            </w:ins>
            <w:ins w:id="25" w:author="Erica Ketner-Arnold" w:date="2014-07-25T08:09:00Z">
              <w:r>
                <w:t>d</w:t>
              </w:r>
            </w:ins>
            <w:ins w:id="26" w:author="Erica Ketner-Arnold" w:date="2014-07-25T08:08:00Z">
              <w:r>
                <w:t>o the check up from Achieving TABE success Language</w:t>
              </w:r>
            </w:ins>
            <w:ins w:id="27" w:author="Erica Ketner-Arnold" w:date="2014-07-25T09:19:00Z">
              <w:r w:rsidR="00F97355">
                <w:t xml:space="preserve"> level A</w:t>
              </w:r>
            </w:ins>
            <w:ins w:id="28" w:author="Erica Ketner-Arnold" w:date="2014-07-25T08:08:00Z">
              <w:r>
                <w:t xml:space="preserve"> p. 142, 146, </w:t>
              </w:r>
              <w:proofErr w:type="gramStart"/>
              <w:r>
                <w:t>150</w:t>
              </w:r>
              <w:proofErr w:type="gramEnd"/>
              <w:r>
                <w:t>.</w:t>
              </w:r>
            </w:ins>
          </w:p>
        </w:tc>
      </w:tr>
      <w:tr w:rsidR="00713FB0" w:rsidTr="003E0CB9">
        <w:trPr>
          <w:trHeight w:val="576"/>
        </w:trPr>
        <w:tc>
          <w:tcPr>
            <w:cnfStyle w:val="001000000000" w:firstRow="0" w:lastRow="0" w:firstColumn="1" w:lastColumn="0" w:oddVBand="0" w:evenVBand="0" w:oddHBand="0" w:evenHBand="0" w:firstRowFirstColumn="0" w:firstRowLastColumn="0" w:lastRowFirstColumn="0" w:lastRowLastColumn="0"/>
            <w:tcW w:w="3234" w:type="dxa"/>
          </w:tcPr>
          <w:p w:rsidR="00713FB0" w:rsidRPr="00713FB0" w:rsidRDefault="00713FB0">
            <w:pPr>
              <w:pStyle w:val="ListParagraph"/>
              <w:numPr>
                <w:ilvl w:val="0"/>
                <w:numId w:val="1"/>
              </w:numPr>
              <w:spacing w:after="120"/>
              <w:pPrChange w:id="29" w:author="Erica Ketner-Arnold" w:date="2014-07-25T08:09:00Z">
                <w:pPr/>
              </w:pPrChange>
            </w:pPr>
            <w:ins w:id="30" w:author="Erica Ketner-Arnold" w:date="2014-07-25T08:01:00Z">
              <w:r>
                <w:t>Use comma's correctly in all situations</w:t>
              </w:r>
            </w:ins>
          </w:p>
        </w:tc>
        <w:tc>
          <w:tcPr>
            <w:tcW w:w="3234" w:type="dxa"/>
          </w:tcPr>
          <w:p w:rsidR="00713FB0" w:rsidRDefault="00713FB0" w:rsidP="00C90089">
            <w:pPr>
              <w:cnfStyle w:val="000000000000" w:firstRow="0" w:lastRow="0" w:firstColumn="0" w:lastColumn="0" w:oddVBand="0" w:evenVBand="0" w:oddHBand="0" w:evenHBand="0" w:firstRowFirstColumn="0" w:firstRowLastColumn="0" w:lastRowFirstColumn="0" w:lastRowLastColumn="0"/>
            </w:pPr>
            <w:ins w:id="31" w:author="Erica Ketner-Arnold" w:date="2014-07-25T08:09:00Z">
              <w:r>
                <w:t>2</w:t>
              </w:r>
            </w:ins>
          </w:p>
        </w:tc>
        <w:tc>
          <w:tcPr>
            <w:tcW w:w="3234" w:type="dxa"/>
          </w:tcPr>
          <w:p w:rsidR="00713FB0" w:rsidRDefault="00713FB0" w:rsidP="00C90089">
            <w:pPr>
              <w:cnfStyle w:val="000000000000" w:firstRow="0" w:lastRow="0" w:firstColumn="0" w:lastColumn="0" w:oddVBand="0" w:evenVBand="0" w:oddHBand="0" w:evenHBand="0" w:firstRowFirstColumn="0" w:firstRowLastColumn="0" w:lastRowFirstColumn="0" w:lastRowLastColumn="0"/>
            </w:pPr>
            <w:ins w:id="32" w:author="Erica Ketner-Arnold" w:date="2014-07-25T08:09:00Z">
              <w:r>
                <w:t xml:space="preserve">Review the comma rules, then each student will give examples of the rules by writing </w:t>
              </w:r>
            </w:ins>
            <w:ins w:id="33" w:author="Erica Ketner-Arnold" w:date="2014-07-25T08:10:00Z">
              <w:r>
                <w:t>sentences</w:t>
              </w:r>
            </w:ins>
            <w:ins w:id="34" w:author="Erica Ketner-Arnold" w:date="2014-07-25T08:09:00Z">
              <w:r>
                <w:t xml:space="preserve"> </w:t>
              </w:r>
            </w:ins>
            <w:ins w:id="35" w:author="Erica Ketner-Arnold" w:date="2014-07-25T08:10:00Z">
              <w:r>
                <w:t xml:space="preserve">showing the rules. </w:t>
              </w:r>
            </w:ins>
          </w:p>
        </w:tc>
        <w:tc>
          <w:tcPr>
            <w:tcW w:w="3234" w:type="dxa"/>
          </w:tcPr>
          <w:p w:rsidR="00713FB0" w:rsidRDefault="00713FB0" w:rsidP="00C90089">
            <w:pPr>
              <w:cnfStyle w:val="000000000000" w:firstRow="0" w:lastRow="0" w:firstColumn="0" w:lastColumn="0" w:oddVBand="0" w:evenVBand="0" w:oddHBand="0" w:evenHBand="0" w:firstRowFirstColumn="0" w:firstRowLastColumn="0" w:lastRowFirstColumn="0" w:lastRowLastColumn="0"/>
            </w:pPr>
            <w:ins w:id="36" w:author="Erica Ketner-Arnold" w:date="2014-07-25T08:11:00Z">
              <w:r>
                <w:t>Each student will independently do the check up from Achieving TABE success Language</w:t>
              </w:r>
            </w:ins>
            <w:ins w:id="37" w:author="Erica Ketner-Arnold" w:date="2014-07-25T09:19:00Z">
              <w:r w:rsidR="00F97355">
                <w:t xml:space="preserve"> level A</w:t>
              </w:r>
            </w:ins>
            <w:ins w:id="38" w:author="Erica Ketner-Arnold" w:date="2014-07-25T08:11:00Z">
              <w:r>
                <w:t xml:space="preserve"> p. 162, 166, 170, </w:t>
              </w:r>
              <w:proofErr w:type="gramStart"/>
              <w:r>
                <w:t>174</w:t>
              </w:r>
              <w:proofErr w:type="gramEnd"/>
              <w:r>
                <w:t>.</w:t>
              </w:r>
            </w:ins>
          </w:p>
        </w:tc>
      </w:tr>
      <w:tr w:rsidR="00713FB0"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rsidR="00713FB0" w:rsidRDefault="00713FB0" w:rsidP="002638B7">
            <w:pPr>
              <w:pStyle w:val="ListParagraph"/>
              <w:numPr>
                <w:ilvl w:val="0"/>
                <w:numId w:val="1"/>
              </w:numPr>
              <w:spacing w:after="120"/>
              <w:rPr>
                <w:ins w:id="39" w:author="Erica Ketner-Arnold" w:date="2014-07-25T08:00:00Z"/>
              </w:rPr>
            </w:pPr>
            <w:ins w:id="40" w:author="Erica Ketner-Arnold" w:date="2014-07-25T08:00:00Z">
              <w:r>
                <w:t>Spell grade appropriate words correctly</w:t>
              </w:r>
            </w:ins>
          </w:p>
          <w:p w:rsidR="00713FB0" w:rsidRDefault="00713FB0" w:rsidP="00C90089"/>
        </w:tc>
        <w:tc>
          <w:tcPr>
            <w:tcW w:w="3234" w:type="dxa"/>
          </w:tcPr>
          <w:p w:rsidR="00713FB0" w:rsidRDefault="003C79CE" w:rsidP="00C90089">
            <w:pPr>
              <w:cnfStyle w:val="000000100000" w:firstRow="0" w:lastRow="0" w:firstColumn="0" w:lastColumn="0" w:oddVBand="0" w:evenVBand="0" w:oddHBand="1" w:evenHBand="0" w:firstRowFirstColumn="0" w:firstRowLastColumn="0" w:lastRowFirstColumn="0" w:lastRowLastColumn="0"/>
            </w:pPr>
            <w:ins w:id="41" w:author="Erica Ketner-Arnold" w:date="2014-07-25T08:34:00Z">
              <w:r>
                <w:t>2</w:t>
              </w:r>
            </w:ins>
          </w:p>
        </w:tc>
        <w:tc>
          <w:tcPr>
            <w:tcW w:w="3234" w:type="dxa"/>
          </w:tcPr>
          <w:p w:rsidR="00713FB0" w:rsidRDefault="005B68A6" w:rsidP="005B68A6">
            <w:pPr>
              <w:cnfStyle w:val="000000100000" w:firstRow="0" w:lastRow="0" w:firstColumn="0" w:lastColumn="0" w:oddVBand="0" w:evenVBand="0" w:oddHBand="1" w:evenHBand="0" w:firstRowFirstColumn="0" w:firstRowLastColumn="0" w:lastRowFirstColumn="0" w:lastRowLastColumn="0"/>
            </w:pPr>
            <w:ins w:id="42" w:author="Erica Ketner-Arnold" w:date="2014-07-25T08:57:00Z">
              <w:r>
                <w:t>Have a list of vocabulary words, and would use the</w:t>
              </w:r>
            </w:ins>
            <w:ins w:id="43" w:author="Erica Ketner-Arnold" w:date="2014-07-25T08:58:00Z">
              <w:r>
                <w:t xml:space="preserve"> vocabulary words</w:t>
              </w:r>
            </w:ins>
            <w:ins w:id="44" w:author="Erica Ketner-Arnold" w:date="2014-07-25T08:57:00Z">
              <w:r>
                <w:t xml:space="preserve"> in the sentence</w:t>
              </w:r>
            </w:ins>
            <w:ins w:id="45" w:author="Erica Ketner-Arnold" w:date="2014-07-25T08:58:00Z">
              <w:r>
                <w:t>s the students</w:t>
              </w:r>
            </w:ins>
            <w:ins w:id="46" w:author="Erica Ketner-Arnold" w:date="2014-07-25T08:57:00Z">
              <w:r>
                <w:t xml:space="preserve"> wrote in the two </w:t>
              </w:r>
            </w:ins>
            <w:ins w:id="47" w:author="Erica Ketner-Arnold" w:date="2014-07-25T08:58:00Z">
              <w:r>
                <w:t>previous two activities.</w:t>
              </w:r>
            </w:ins>
          </w:p>
        </w:tc>
        <w:tc>
          <w:tcPr>
            <w:tcW w:w="3234" w:type="dxa"/>
          </w:tcPr>
          <w:p w:rsidR="00713FB0" w:rsidRDefault="005B68A6" w:rsidP="00C90089">
            <w:pPr>
              <w:cnfStyle w:val="000000100000" w:firstRow="0" w:lastRow="0" w:firstColumn="0" w:lastColumn="0" w:oddVBand="0" w:evenVBand="0" w:oddHBand="1" w:evenHBand="0" w:firstRowFirstColumn="0" w:firstRowLastColumn="0" w:lastRowFirstColumn="0" w:lastRowLastColumn="0"/>
            </w:pPr>
            <w:ins w:id="48" w:author="Erica Ketner-Arnold" w:date="2014-07-25T08:58:00Z">
              <w:r>
                <w:t>Would check student’s sentences to see if the</w:t>
              </w:r>
            </w:ins>
            <w:ins w:id="49" w:author="Erica Ketner-Arnold" w:date="2014-07-25T08:59:00Z">
              <w:r>
                <w:t xml:space="preserve"> vocabulary words were correctly used.</w:t>
              </w:r>
            </w:ins>
          </w:p>
        </w:tc>
      </w:tr>
    </w:tbl>
    <w:p w:rsidR="00C90089" w:rsidRPr="003E0CB9" w:rsidRDefault="00C90089" w:rsidP="00C90089">
      <w:pPr>
        <w:rPr>
          <w:i/>
        </w:rPr>
      </w:pPr>
      <w:r w:rsidRPr="003E0CB9">
        <w:rPr>
          <w:i/>
        </w:rPr>
        <w:t xml:space="preserve">*Objectives should be tied directly to DOK Levels, an activity, and a form of assessment.  </w:t>
      </w:r>
    </w:p>
    <w:tbl>
      <w:tblPr>
        <w:tblStyle w:val="GridTable1Light-Accent11"/>
        <w:tblW w:w="0" w:type="auto"/>
        <w:tblLook w:val="04A0" w:firstRow="1" w:lastRow="0" w:firstColumn="1" w:lastColumn="0" w:noHBand="0" w:noVBand="1"/>
      </w:tblPr>
      <w:tblGrid>
        <w:gridCol w:w="12950"/>
        <w:tblGridChange w:id="50">
          <w:tblGrid>
            <w:gridCol w:w="12950"/>
          </w:tblGrid>
        </w:tblGridChange>
      </w:tblGrid>
      <w:tr w:rsidR="00C90089" w:rsidTr="003E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C90089">
            <w:r>
              <w:t>Lesson Flow</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504FB7">
            <w:r>
              <w:t>Warm Up/Introduction:</w:t>
            </w:r>
            <w:ins w:id="51" w:author="Erica Ketner-Arnold" w:date="2014-07-25T08:59:00Z">
              <w:r w:rsidR="005B68A6">
                <w:t xml:space="preserve"> On the board together as a class, </w:t>
              </w:r>
              <w:del w:id="52" w:author="K" w:date="2014-08-23T06:30:00Z">
                <w:r w:rsidR="005B68A6" w:rsidDel="00504FB7">
                  <w:delText>we show</w:delText>
                </w:r>
              </w:del>
            </w:ins>
            <w:ins w:id="53" w:author="Erica Ketner-Arnold" w:date="2014-07-25T09:01:00Z">
              <w:del w:id="54" w:author="K" w:date="2014-08-23T06:30:00Z">
                <w:r w:rsidR="005B68A6" w:rsidDel="00504FB7">
                  <w:delText>ed</w:delText>
                </w:r>
              </w:del>
            </w:ins>
            <w:ins w:id="55" w:author="K" w:date="2014-08-23T06:30:00Z">
              <w:r w:rsidR="00504FB7">
                <w:t xml:space="preserve"> show</w:t>
              </w:r>
            </w:ins>
            <w:ins w:id="56" w:author="Erica Ketner-Arnold" w:date="2014-07-25T08:59:00Z">
              <w:r w:rsidR="005B68A6">
                <w:t xml:space="preserve"> examples of misused </w:t>
              </w:r>
            </w:ins>
            <w:ins w:id="57" w:author="Erica Ketner-Arnold" w:date="2014-07-25T09:00:00Z">
              <w:r w:rsidR="005B68A6">
                <w:t>punctuation</w:t>
              </w:r>
            </w:ins>
            <w:ins w:id="58" w:author="Erica Ketner-Arnold" w:date="2014-07-25T09:05:00Z">
              <w:r w:rsidR="005B68A6">
                <w:t xml:space="preserve">, </w:t>
              </w:r>
            </w:ins>
            <w:ins w:id="59" w:author="Erica Ketner-Arnold" w:date="2014-07-25T09:00:00Z">
              <w:r w:rsidR="005B68A6">
                <w:t>absent punctuation</w:t>
              </w:r>
            </w:ins>
            <w:ins w:id="60" w:author="Erica Ketner-Arnold" w:date="2014-07-25T09:05:00Z">
              <w:r w:rsidR="005B68A6">
                <w:t xml:space="preserve"> and misspelled words</w:t>
              </w:r>
            </w:ins>
            <w:ins w:id="61" w:author="Erica Ketner-Arnold" w:date="2014-07-25T09:00:00Z">
              <w:r w:rsidR="005B68A6">
                <w:t xml:space="preserve"> and how it change</w:t>
              </w:r>
            </w:ins>
            <w:ins w:id="62" w:author="Erica Ketner-Arnold" w:date="2014-07-25T09:04:00Z">
              <w:del w:id="63" w:author="K" w:date="2014-08-23T06:30:00Z">
                <w:r w:rsidR="005B68A6" w:rsidDel="00504FB7">
                  <w:delText>d</w:delText>
                </w:r>
              </w:del>
            </w:ins>
            <w:ins w:id="64" w:author="K" w:date="2014-08-23T06:30:00Z">
              <w:r w:rsidR="00504FB7">
                <w:t>s</w:t>
              </w:r>
            </w:ins>
            <w:ins w:id="65" w:author="Erica Ketner-Arnold" w:date="2014-07-25T09:00:00Z">
              <w:r w:rsidR="005B68A6">
                <w:t xml:space="preserve"> the meaning of the</w:t>
              </w:r>
            </w:ins>
            <w:ins w:id="66" w:author="Erica Ketner-Arnold" w:date="2014-07-25T09:01:00Z">
              <w:r w:rsidR="005B68A6">
                <w:t xml:space="preserve"> sentence. </w:t>
              </w:r>
              <w:del w:id="67" w:author="K" w:date="2014-08-23T06:30:00Z">
                <w:r w:rsidR="005B68A6" w:rsidDel="00504FB7">
                  <w:delText>We used s</w:delText>
                </w:r>
              </w:del>
              <w:del w:id="68" w:author="K" w:date="2014-08-23T06:31:00Z">
                <w:r w:rsidR="005B68A6" w:rsidDel="00504FB7">
                  <w:delText>everal</w:delText>
                </w:r>
              </w:del>
            </w:ins>
            <w:ins w:id="69" w:author="K" w:date="2014-08-23T06:31:00Z">
              <w:r w:rsidR="00504FB7">
                <w:t xml:space="preserve"> Use several</w:t>
              </w:r>
            </w:ins>
            <w:ins w:id="70" w:author="Erica Ketner-Arnold" w:date="2014-07-25T09:01:00Z">
              <w:r w:rsidR="005B68A6">
                <w:t xml:space="preserve"> examples and ask</w:t>
              </w:r>
              <w:del w:id="71" w:author="K" w:date="2014-08-23T06:31:00Z">
                <w:r w:rsidR="005B68A6" w:rsidDel="00504FB7">
                  <w:delText>ed</w:delText>
                </w:r>
              </w:del>
              <w:r w:rsidR="005B68A6">
                <w:t xml:space="preserve"> the </w:t>
              </w:r>
            </w:ins>
            <w:ins w:id="72" w:author="Erica Ketner-Arnold" w:date="2014-07-25T09:03:00Z">
              <w:r w:rsidR="005B68A6">
                <w:t>students</w:t>
              </w:r>
            </w:ins>
            <w:ins w:id="73" w:author="Erica Ketner-Arnold" w:date="2014-07-25T09:01:00Z">
              <w:r w:rsidR="005B68A6">
                <w:t xml:space="preserve"> </w:t>
              </w:r>
            </w:ins>
            <w:ins w:id="74" w:author="Erica Ketner-Arnold" w:date="2014-07-25T09:03:00Z">
              <w:r w:rsidR="005B68A6">
                <w:t>what it mean</w:t>
              </w:r>
              <w:del w:id="75" w:author="K" w:date="2014-08-23T06:31:00Z">
                <w:r w:rsidR="005B68A6" w:rsidDel="00504FB7">
                  <w:delText>t</w:delText>
                </w:r>
              </w:del>
            </w:ins>
            <w:ins w:id="76" w:author="K" w:date="2014-08-23T06:31:00Z">
              <w:r w:rsidR="00504FB7">
                <w:t>s</w:t>
              </w:r>
            </w:ins>
            <w:ins w:id="77" w:author="Erica Ketner-Arnold" w:date="2014-07-25T09:03:00Z">
              <w:r w:rsidR="005B68A6">
                <w:t xml:space="preserve"> before changing or adding the punctuation and what it mean</w:t>
              </w:r>
              <w:del w:id="78" w:author="K" w:date="2014-08-23T06:31:00Z">
                <w:r w:rsidR="005B68A6" w:rsidDel="00504FB7">
                  <w:delText>t</w:delText>
                </w:r>
              </w:del>
            </w:ins>
            <w:ins w:id="79" w:author="K" w:date="2014-08-23T06:31:00Z">
              <w:r w:rsidR="00504FB7">
                <w:t>s</w:t>
              </w:r>
            </w:ins>
            <w:ins w:id="80" w:author="Erica Ketner-Arnold" w:date="2014-07-25T09:03:00Z">
              <w:r w:rsidR="005B68A6">
                <w:t xml:space="preserve"> after the punctuation </w:t>
              </w:r>
              <w:del w:id="81" w:author="K" w:date="2014-08-23T06:31:00Z">
                <w:r w:rsidR="005B68A6" w:rsidDel="00504FB7">
                  <w:delText>was</w:delText>
                </w:r>
              </w:del>
            </w:ins>
            <w:ins w:id="82" w:author="K" w:date="2014-08-23T06:31:00Z">
              <w:r w:rsidR="00504FB7">
                <w:t xml:space="preserve"> is</w:t>
              </w:r>
            </w:ins>
            <w:ins w:id="83" w:author="Erica Ketner-Arnold" w:date="2014-07-25T09:03:00Z">
              <w:r w:rsidR="005B68A6">
                <w:t xml:space="preserve"> changed.</w:t>
              </w:r>
            </w:ins>
            <w:ins w:id="84" w:author="Erica Ketner-Arnold" w:date="2014-07-25T09:05:00Z">
              <w:r w:rsidR="005B68A6">
                <w:t xml:space="preserve"> </w:t>
              </w:r>
            </w:ins>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504FB7">
            <w:r>
              <w:t>Direct Instruction/Classroom Activities:</w:t>
            </w:r>
            <w:ins w:id="85" w:author="Erica Ketner-Arnold" w:date="2014-07-25T09:04:00Z">
              <w:r w:rsidR="005B68A6">
                <w:t xml:space="preserve"> </w:t>
              </w:r>
            </w:ins>
            <w:ins w:id="86" w:author="Erica Ketner-Arnold" w:date="2014-07-25T09:05:00Z">
              <w:r w:rsidR="005B68A6">
                <w:t xml:space="preserve">As a class, </w:t>
              </w:r>
              <w:del w:id="87" w:author="K" w:date="2014-08-23T06:32:00Z">
                <w:r w:rsidR="005B68A6" w:rsidDel="00504FB7">
                  <w:delText>we went</w:delText>
                </w:r>
              </w:del>
            </w:ins>
            <w:ins w:id="88" w:author="K" w:date="2014-08-23T06:32:00Z">
              <w:r w:rsidR="00504FB7">
                <w:t xml:space="preserve"> go</w:t>
              </w:r>
            </w:ins>
            <w:ins w:id="89" w:author="Erica Ketner-Arnold" w:date="2014-07-25T09:05:00Z">
              <w:r w:rsidR="005B68A6">
                <w:t xml:space="preserve"> </w:t>
              </w:r>
            </w:ins>
            <w:ins w:id="90" w:author="Erica Ketner-Arnold" w:date="2014-07-25T09:09:00Z">
              <w:r w:rsidR="00FE3D2E">
                <w:t xml:space="preserve">over all three objectives and the rules for each objective. Each </w:t>
              </w:r>
            </w:ins>
            <w:ins w:id="91" w:author="Erica Ketner-Arnold" w:date="2014-07-25T09:10:00Z">
              <w:r w:rsidR="00FE3D2E">
                <w:t xml:space="preserve">student </w:t>
              </w:r>
              <w:del w:id="92" w:author="K" w:date="2014-08-23T06:32:00Z">
                <w:r w:rsidR="00FE3D2E" w:rsidDel="00504FB7">
                  <w:delText xml:space="preserve">was </w:delText>
                </w:r>
              </w:del>
            </w:ins>
            <w:ins w:id="93" w:author="K" w:date="2014-08-23T06:32:00Z">
              <w:r w:rsidR="00504FB7">
                <w:t xml:space="preserve">is </w:t>
              </w:r>
            </w:ins>
            <w:ins w:id="94" w:author="Erica Ketner-Arnold" w:date="2014-07-25T09:10:00Z">
              <w:r w:rsidR="00FE3D2E">
                <w:t xml:space="preserve">given a list of vocabulary words to use throughout the activities. </w:t>
              </w:r>
              <w:del w:id="95" w:author="K" w:date="2014-08-23T06:32:00Z">
                <w:r w:rsidR="00FE3D2E" w:rsidDel="00504FB7">
                  <w:delText>We went</w:delText>
                </w:r>
              </w:del>
            </w:ins>
            <w:ins w:id="96" w:author="K" w:date="2014-08-23T06:32:00Z">
              <w:r w:rsidR="00504FB7">
                <w:t xml:space="preserve"> Go</w:t>
              </w:r>
            </w:ins>
            <w:ins w:id="97" w:author="Erica Ketner-Arnold" w:date="2014-07-25T09:10:00Z">
              <w:r w:rsidR="00FE3D2E">
                <w:t xml:space="preserve"> through each vocabulary word and as a class </w:t>
              </w:r>
              <w:del w:id="98" w:author="K" w:date="2014-08-23T06:32:00Z">
                <w:r w:rsidR="00FE3D2E" w:rsidDel="00504FB7">
                  <w:delText>gave</w:delText>
                </w:r>
              </w:del>
            </w:ins>
            <w:ins w:id="99" w:author="K" w:date="2014-08-23T06:32:00Z">
              <w:r w:rsidR="00504FB7">
                <w:t xml:space="preserve"> give</w:t>
              </w:r>
            </w:ins>
            <w:ins w:id="100" w:author="Erica Ketner-Arnold" w:date="2014-07-25T09:10:00Z">
              <w:r w:rsidR="00FE3D2E">
                <w:t xml:space="preserve"> the definitions for each. </w:t>
              </w:r>
              <w:del w:id="101" w:author="K" w:date="2014-08-23T06:32:00Z">
                <w:r w:rsidR="00FE3D2E" w:rsidDel="00504FB7">
                  <w:delText>We then split</w:delText>
                </w:r>
              </w:del>
            </w:ins>
            <w:ins w:id="102" w:author="K" w:date="2014-08-23T06:33:00Z">
              <w:r w:rsidR="00504FB7">
                <w:t xml:space="preserve"> </w:t>
              </w:r>
            </w:ins>
            <w:ins w:id="103" w:author="K" w:date="2014-08-23T06:32:00Z">
              <w:r w:rsidR="00504FB7">
                <w:t>Split</w:t>
              </w:r>
            </w:ins>
            <w:ins w:id="104" w:author="Erica Ketner-Arnold" w:date="2014-07-25T09:10:00Z">
              <w:r w:rsidR="00FE3D2E">
                <w:t xml:space="preserve"> the class up in to two groups. One group </w:t>
              </w:r>
              <w:del w:id="105" w:author="K" w:date="2014-08-23T06:33:00Z">
                <w:r w:rsidR="00FE3D2E" w:rsidDel="00504FB7">
                  <w:delText>did</w:delText>
                </w:r>
              </w:del>
            </w:ins>
            <w:ins w:id="106" w:author="K" w:date="2014-08-23T06:33:00Z">
              <w:r w:rsidR="00504FB7">
                <w:t xml:space="preserve"> does</w:t>
              </w:r>
            </w:ins>
            <w:ins w:id="107" w:author="Erica Ketner-Arnold" w:date="2014-07-25T09:10:00Z">
              <w:r w:rsidR="00FE3D2E">
                <w:t xml:space="preserve"> the correct </w:t>
              </w:r>
            </w:ins>
            <w:ins w:id="108" w:author="Erica Ketner-Arnold" w:date="2014-07-25T09:12:00Z">
              <w:r w:rsidR="00FE3D2E">
                <w:t>capitalization</w:t>
              </w:r>
            </w:ins>
            <w:ins w:id="109" w:author="Erica Ketner-Arnold" w:date="2014-07-25T09:10:00Z">
              <w:r w:rsidR="00FE3D2E">
                <w:t xml:space="preserve"> </w:t>
              </w:r>
            </w:ins>
            <w:ins w:id="110" w:author="Erica Ketner-Arnold" w:date="2014-07-25T09:12:00Z">
              <w:r w:rsidR="00FE3D2E">
                <w:t xml:space="preserve">activity while the other group </w:t>
              </w:r>
              <w:del w:id="111" w:author="K" w:date="2014-08-23T06:33:00Z">
                <w:r w:rsidR="00FE3D2E" w:rsidDel="00504FB7">
                  <w:delText>did</w:delText>
                </w:r>
              </w:del>
            </w:ins>
            <w:ins w:id="112" w:author="K" w:date="2014-08-23T06:33:00Z">
              <w:r w:rsidR="00504FB7">
                <w:t xml:space="preserve"> does</w:t>
              </w:r>
            </w:ins>
            <w:ins w:id="113" w:author="Erica Ketner-Arnold" w:date="2014-07-25T09:12:00Z">
              <w:r w:rsidR="00FE3D2E">
                <w:t xml:space="preserve"> the comma activity.  After each group finishes the lesson, they </w:t>
              </w:r>
              <w:del w:id="114" w:author="K" w:date="2014-08-23T06:33:00Z">
                <w:r w:rsidR="00FE3D2E" w:rsidDel="00504FB7">
                  <w:delText xml:space="preserve">will </w:delText>
                </w:r>
              </w:del>
              <w:r w:rsidR="00FE3D2E">
                <w:t>switch to do the other lesson.</w:t>
              </w:r>
            </w:ins>
            <w:ins w:id="115" w:author="K" w:date="2014-08-23T06:37:00Z">
              <w:r w:rsidR="0038546C">
                <w:t xml:space="preserve">  Use a projector to put each group</w:t>
              </w:r>
            </w:ins>
            <w:ins w:id="116" w:author="K" w:date="2014-08-23T06:38:00Z">
              <w:r w:rsidR="0038546C">
                <w:t xml:space="preserve">’s work on the board and discuss as a </w:t>
              </w:r>
              <w:r w:rsidR="0038546C">
                <w:lastRenderedPageBreak/>
                <w:t>class.</w:t>
              </w:r>
            </w:ins>
          </w:p>
        </w:tc>
      </w:tr>
      <w:tr w:rsidR="00C90089" w:rsidTr="00F97355">
        <w:tblPrEx>
          <w:tblW w:w="0" w:type="auto"/>
          <w:tblPrExChange w:id="117" w:author="Erica Ketner-Arnold" w:date="2014-07-25T09:19:00Z">
            <w:tblPrEx>
              <w:tblW w:w="0" w:type="auto"/>
            </w:tblPrEx>
          </w:tblPrExChange>
        </w:tblPrEx>
        <w:trPr>
          <w:trHeight w:val="890"/>
          <w:trPrChange w:id="118" w:author="Erica Ketner-Arnold" w:date="2014-07-25T09:19:00Z">
            <w:trPr>
              <w:trHeight w:val="720"/>
            </w:trPr>
          </w:trPrChange>
        </w:trPr>
        <w:tc>
          <w:tcPr>
            <w:cnfStyle w:val="001000000000" w:firstRow="0" w:lastRow="0" w:firstColumn="1" w:lastColumn="0" w:oddVBand="0" w:evenVBand="0" w:oddHBand="0" w:evenHBand="0" w:firstRowFirstColumn="0" w:firstRowLastColumn="0" w:lastRowFirstColumn="0" w:lastRowLastColumn="0"/>
            <w:tcW w:w="12950" w:type="dxa"/>
            <w:tcPrChange w:id="119" w:author="Erica Ketner-Arnold" w:date="2014-07-25T09:19:00Z">
              <w:tcPr>
                <w:tcW w:w="12950" w:type="dxa"/>
              </w:tcPr>
            </w:tcPrChange>
          </w:tcPr>
          <w:p w:rsidR="00C90089" w:rsidRDefault="003E0CB9" w:rsidP="00C90089">
            <w:r>
              <w:lastRenderedPageBreak/>
              <w:t>Recommended Strategies:</w:t>
            </w:r>
            <w:ins w:id="120" w:author="Erica Ketner-Arnold" w:date="2014-07-25T09:16:00Z">
              <w:r w:rsidR="00FE3D2E">
                <w:t xml:space="preserve"> Since we teach in a correctional setting, our students vary greatly in functioning level. Because of these varied levels, we incorporated whole group, small group and in</w:t>
              </w:r>
            </w:ins>
            <w:ins w:id="121" w:author="Erica Ketner-Arnold" w:date="2014-07-25T09:17:00Z">
              <w:r w:rsidR="00FE3D2E">
                <w:t>di</w:t>
              </w:r>
            </w:ins>
            <w:ins w:id="122" w:author="Erica Ketner-Arnold" w:date="2014-07-25T09:16:00Z">
              <w:r w:rsidR="00FE3D2E">
                <w:t>vidual work</w:t>
              </w:r>
            </w:ins>
            <w:ins w:id="123" w:author="Erica Ketner-Arnold" w:date="2014-07-25T09:17:00Z">
              <w:r w:rsidR="00FE3D2E">
                <w:t xml:space="preserve">. In our experience with these students, </w:t>
              </w:r>
            </w:ins>
            <w:ins w:id="124" w:author="Erica Ketner-Arnold" w:date="2014-07-25T09:18:00Z">
              <w:r w:rsidR="00F97355">
                <w:t xml:space="preserve">allowing the students to teach each other </w:t>
              </w:r>
            </w:ins>
            <w:ins w:id="125" w:author="Erica Ketner-Arnold" w:date="2014-07-25T09:19:00Z">
              <w:r w:rsidR="00F97355">
                <w:t>help</w:t>
              </w:r>
            </w:ins>
            <w:ins w:id="126" w:author="Erica Ketner-Arnold" w:date="2014-07-25T09:18:00Z">
              <w:r w:rsidR="00F97355">
                <w:t xml:space="preserve"> them build their confidence in the skills learned as well as </w:t>
              </w:r>
            </w:ins>
            <w:ins w:id="127" w:author="Erica Ketner-Arnold" w:date="2014-07-25T09:20:00Z">
              <w:r w:rsidR="00F97355">
                <w:t>builds</w:t>
              </w:r>
            </w:ins>
            <w:ins w:id="128" w:author="Erica Ketner-Arnold" w:date="2014-07-25T09:18:00Z">
              <w:r w:rsidR="00F97355">
                <w:t xml:space="preserve"> more class rapport. </w:t>
              </w:r>
            </w:ins>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C90089">
            <w:r>
              <w:t>Differentiation options:</w:t>
            </w:r>
            <w:ins w:id="129" w:author="Erica Ketner-Arnold" w:date="2014-07-25T09:19:00Z">
              <w:r w:rsidR="00F97355">
                <w:t xml:space="preserve"> </w:t>
              </w:r>
            </w:ins>
            <w:ins w:id="130" w:author="Erica Ketner-Arnold" w:date="2014-07-25T09:20:00Z">
              <w:r w:rsidR="00F97355">
                <w:t xml:space="preserve"> To differentiate this instruction, we would use different leveled books </w:t>
              </w:r>
            </w:ins>
            <w:ins w:id="131" w:author="Erica Ketner-Arnold" w:date="2014-07-25T09:21:00Z">
              <w:r w:rsidR="00F97355">
                <w:t xml:space="preserve">for our instructional material. We would also give a different vocabulary list for the students of different grade levels. </w:t>
              </w:r>
            </w:ins>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F97355">
            <w:r>
              <w:t>Assessments:</w:t>
            </w:r>
            <w:ins w:id="132" w:author="Erica Ketner-Arnold" w:date="2014-07-25T09:23:00Z">
              <w:r w:rsidR="00F97355">
                <w:t xml:space="preserve"> Produce a writing sample of at least three paragraphs, five sentences each using correct </w:t>
              </w:r>
            </w:ins>
            <w:ins w:id="133" w:author="Erica Ketner-Arnold" w:date="2014-07-25T09:24:00Z">
              <w:r w:rsidR="00F97355">
                <w:t>punctuation, capitalization and correct spelling of vocabulary words</w:t>
              </w:r>
            </w:ins>
            <w:ins w:id="134" w:author="Erica Ketner-Arnold" w:date="2014-07-25T09:23:00Z">
              <w:r w:rsidR="00F97355">
                <w:t xml:space="preserve">, </w:t>
              </w:r>
            </w:ins>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38546C">
            <w:r w:rsidRPr="003E0CB9">
              <w:t>Independent/Distance/Homework Options:</w:t>
            </w:r>
            <w:ins w:id="135" w:author="Erica Ketner-Arnold" w:date="2014-07-25T09:26:00Z">
              <w:r w:rsidR="00F97355">
                <w:t xml:space="preserve"> </w:t>
              </w:r>
              <w:del w:id="136" w:author="K" w:date="2014-08-23T06:40:00Z">
                <w:r w:rsidR="00F97355" w:rsidDel="0038546C">
                  <w:delText>We used</w:delText>
                </w:r>
              </w:del>
            </w:ins>
            <w:ins w:id="137" w:author="K" w:date="2014-08-23T06:40:00Z">
              <w:r w:rsidR="0038546C">
                <w:t xml:space="preserve"> Use</w:t>
              </w:r>
            </w:ins>
            <w:ins w:id="138" w:author="Erica Ketner-Arnold" w:date="2014-07-25T09:26:00Z">
              <w:r w:rsidR="00F97355">
                <w:t xml:space="preserve"> the rest of the TABE lessons from the book for homework.</w:t>
              </w:r>
            </w:ins>
          </w:p>
        </w:tc>
      </w:tr>
    </w:tbl>
    <w:p w:rsidR="000509D8" w:rsidRPr="003E0CB9" w:rsidRDefault="000509D8" w:rsidP="000509D8">
      <w:pPr>
        <w:rPr>
          <w:rFonts w:ascii="Candara" w:hAnsi="Candara"/>
          <w:b/>
          <w:sz w:val="28"/>
        </w:rPr>
      </w:pPr>
      <w:r>
        <w:br w:type="page"/>
      </w:r>
      <w:r>
        <w:rPr>
          <w:noProof/>
          <w:color w:val="0000FF"/>
        </w:rPr>
        <w:lastRenderedPageBreak/>
        <w:drawing>
          <wp:anchor distT="0" distB="0" distL="114300" distR="114300" simplePos="0" relativeHeight="251659264" behindDoc="0" locked="0" layoutInCell="1" allowOverlap="1">
            <wp:simplePos x="0" y="0"/>
            <wp:positionH relativeFrom="column">
              <wp:posOffset>3330575</wp:posOffset>
            </wp:positionH>
            <wp:positionV relativeFrom="paragraph">
              <wp:posOffset>225425</wp:posOffset>
            </wp:positionV>
            <wp:extent cx="5182870" cy="4845050"/>
            <wp:effectExtent l="0" t="0" r="0" b="0"/>
            <wp:wrapThrough wrapText="bothSides">
              <wp:wrapPolygon edited="0">
                <wp:start x="0" y="0"/>
                <wp:lineTo x="0" y="21487"/>
                <wp:lineTo x="21515" y="21487"/>
                <wp:lineTo x="21515" y="0"/>
                <wp:lineTo x="0" y="0"/>
              </wp:wrapPolygon>
            </wp:wrapThrough>
            <wp:docPr id="3" name="irc_mi" descr="http://theteachablemoments.files.wordpress.com/2012/03/depth-of-knowledg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teachablemoments.files.wordpress.com/2012/03/depth-of-knowledg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82870" cy="4845050"/>
                    </a:xfrm>
                    <a:prstGeom prst="rect">
                      <a:avLst/>
                    </a:prstGeom>
                    <a:noFill/>
                    <a:ln>
                      <a:noFill/>
                    </a:ln>
                  </pic:spPr>
                </pic:pic>
              </a:graphicData>
            </a:graphic>
          </wp:anchor>
        </w:drawing>
      </w:r>
      <w:r w:rsidRPr="003E0CB9">
        <w:rPr>
          <w:rFonts w:ascii="Candara" w:hAnsi="Candara"/>
          <w:b/>
          <w:sz w:val="28"/>
        </w:rPr>
        <w:t>Lesson Planning Resources</w:t>
      </w:r>
    </w:p>
    <w:p w:rsidR="000509D8" w:rsidRPr="003E0CB9" w:rsidRDefault="000509D8" w:rsidP="000509D8">
      <w:pPr>
        <w:rPr>
          <w:b/>
        </w:rPr>
      </w:pPr>
      <w:r w:rsidRPr="003E0CB9">
        <w:rPr>
          <w:b/>
        </w:rPr>
        <w:t>Webb’s DOK Levels:</w:t>
      </w:r>
    </w:p>
    <w:p w:rsidR="000509D8" w:rsidRDefault="000509D8" w:rsidP="000509D8">
      <w:r>
        <w:t>DOK Level 1:  Recall and Reproduction</w:t>
      </w:r>
      <w:r w:rsidRPr="003E0CB9">
        <w:rPr>
          <w:noProof/>
          <w:color w:val="0000FF"/>
        </w:rPr>
        <w:t xml:space="preserve"> </w:t>
      </w:r>
    </w:p>
    <w:p w:rsidR="000509D8" w:rsidRDefault="000509D8" w:rsidP="000509D8">
      <w:r>
        <w:t>DOK Level 2:  Skills/Concepts</w:t>
      </w:r>
    </w:p>
    <w:p w:rsidR="000509D8" w:rsidRDefault="000509D8" w:rsidP="000509D8">
      <w:r>
        <w:t>DOK Level 3: Strategic Thinking</w:t>
      </w:r>
    </w:p>
    <w:p w:rsidR="000509D8" w:rsidRDefault="000509D8" w:rsidP="000509D8">
      <w:r>
        <w:t>DOK Level 4:  Extended Thinking</w:t>
      </w:r>
    </w:p>
    <w:p w:rsidR="000509D8" w:rsidRDefault="000509D8" w:rsidP="000509D8">
      <w:pPr>
        <w:rPr>
          <w:i/>
        </w:rPr>
      </w:pPr>
      <w:r w:rsidRPr="003E0CB9">
        <w:rPr>
          <w:i/>
        </w:rPr>
        <w:t xml:space="preserve">Every lesson delivered should hit more than one DOK level.  </w:t>
      </w:r>
      <w:r>
        <w:rPr>
          <w:i/>
        </w:rPr>
        <w:t xml:space="preserve">For a more detailed explanation of DOK and a comparison to Bloom’s Taxonomy click </w:t>
      </w:r>
      <w:hyperlink r:id="rId9" w:history="1">
        <w:r w:rsidRPr="000509D8">
          <w:rPr>
            <w:rStyle w:val="Hyperlink"/>
            <w:i/>
          </w:rPr>
          <w:t>here</w:t>
        </w:r>
      </w:hyperlink>
      <w:r>
        <w:rPr>
          <w:i/>
        </w:rPr>
        <w:t>.</w:t>
      </w:r>
    </w:p>
    <w:p w:rsidR="000509D8" w:rsidRDefault="000509D8" w:rsidP="000509D8">
      <w:pPr>
        <w:rPr>
          <w:i/>
        </w:rPr>
      </w:pPr>
    </w:p>
    <w:p w:rsidR="000509D8" w:rsidRDefault="000509D8" w:rsidP="000509D8">
      <w:pPr>
        <w:rPr>
          <w:b/>
        </w:rPr>
      </w:pPr>
      <w:r>
        <w:rPr>
          <w:b/>
        </w:rPr>
        <w:t>Standards</w:t>
      </w:r>
      <w:r w:rsidR="0081514C">
        <w:rPr>
          <w:b/>
        </w:rPr>
        <w:t xml:space="preserve"> &amp; Instructional Shifts</w:t>
      </w:r>
      <w:r>
        <w:rPr>
          <w:b/>
        </w:rPr>
        <w:t>:</w:t>
      </w:r>
    </w:p>
    <w:p w:rsidR="000509D8" w:rsidRDefault="000509D8" w:rsidP="000509D8">
      <w:r>
        <w:t xml:space="preserve">Indiana Adult Education is using the College and Career Readiness Standards for Adults developed by OCTAE.  You can access a copy of the standards </w:t>
      </w:r>
      <w:hyperlink r:id="rId10" w:history="1">
        <w:r w:rsidRPr="000509D8">
          <w:rPr>
            <w:rStyle w:val="Hyperlink"/>
          </w:rPr>
          <w:t>here</w:t>
        </w:r>
      </w:hyperlink>
      <w:r>
        <w:t xml:space="preserve"> to assist you in identifying the standards aligned to </w:t>
      </w:r>
      <w:r w:rsidR="0081514C">
        <w:t xml:space="preserve">and the instructional shifts targeted in </w:t>
      </w:r>
      <w:r>
        <w:t>your lesson plan</w:t>
      </w:r>
      <w:r w:rsidR="0081514C">
        <w:t xml:space="preserve"> </w:t>
      </w:r>
    </w:p>
    <w:p w:rsidR="000509D8" w:rsidRDefault="000509D8" w:rsidP="000509D8"/>
    <w:p w:rsidR="000509D8" w:rsidRPr="000509D8" w:rsidRDefault="000509D8" w:rsidP="000509D8">
      <w:pPr>
        <w:rPr>
          <w:b/>
        </w:rPr>
      </w:pPr>
      <w:r w:rsidRPr="000509D8">
        <w:rPr>
          <w:b/>
        </w:rPr>
        <w:t>A note about this lesson plan template:</w:t>
      </w:r>
    </w:p>
    <w:p w:rsidR="000509D8" w:rsidRDefault="000509D8">
      <w:r>
        <w:t xml:space="preserve">This lesson plan template was created in 2012 and revised in 2014 to better reflect standards based education and assessment changes.  The original was designed by Indiana Adult Education Teachers during a statewide teacher meeting.  In addition to identifying the required “components” of a lesson plan, teachers also contributed a list of “characteristics” of good lesson plans:  </w:t>
      </w:r>
      <w:r w:rsidRPr="000509D8">
        <w:rPr>
          <w:i/>
        </w:rPr>
        <w:t xml:space="preserve">engaging, fun, visual examples, accommodates for learning styles, clear and concise, flexible within structure, allows for student ownership, includes modifications and adaptations, evokes passion, builds on previous knowledge, and appropriately reflects its audience.  </w:t>
      </w:r>
    </w:p>
    <w:sectPr w:rsidR="000509D8" w:rsidSect="00C90089">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7C4" w:rsidRDefault="001057C4" w:rsidP="00C90089">
      <w:pPr>
        <w:spacing w:after="0" w:line="240" w:lineRule="auto"/>
      </w:pPr>
      <w:r>
        <w:separator/>
      </w:r>
    </w:p>
  </w:endnote>
  <w:endnote w:type="continuationSeparator" w:id="0">
    <w:p w:rsidR="001057C4" w:rsidRDefault="001057C4" w:rsidP="00C9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Default="00C90089">
    <w:pPr>
      <w:pStyle w:val="Footer"/>
    </w:pPr>
    <w:r>
      <w:t>2012, 2014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7C4" w:rsidRDefault="001057C4" w:rsidP="00C90089">
      <w:pPr>
        <w:spacing w:after="0" w:line="240" w:lineRule="auto"/>
      </w:pPr>
      <w:r>
        <w:separator/>
      </w:r>
    </w:p>
  </w:footnote>
  <w:footnote w:type="continuationSeparator" w:id="0">
    <w:p w:rsidR="001057C4" w:rsidRDefault="001057C4" w:rsidP="00C90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Pr="00C90089" w:rsidRDefault="00C90089">
    <w:pPr>
      <w:pStyle w:val="Header"/>
      <w:rPr>
        <w:rFonts w:ascii="Candara" w:hAnsi="Candara"/>
        <w:b/>
        <w:color w:val="44546A" w:themeColor="text2"/>
      </w:rPr>
    </w:pPr>
    <w:r w:rsidRPr="00C90089">
      <w:rPr>
        <w:b/>
        <w:noProof/>
        <w:color w:val="0000FF"/>
      </w:rPr>
      <w:drawing>
        <wp:anchor distT="0" distB="0" distL="114300" distR="114300" simplePos="0" relativeHeight="251658240" behindDoc="1" locked="0" layoutInCell="1" allowOverlap="1">
          <wp:simplePos x="0" y="0"/>
          <wp:positionH relativeFrom="column">
            <wp:posOffset>6781800</wp:posOffset>
          </wp:positionH>
          <wp:positionV relativeFrom="paragraph">
            <wp:posOffset>-342900</wp:posOffset>
          </wp:positionV>
          <wp:extent cx="1371600" cy="685800"/>
          <wp:effectExtent l="0" t="0" r="0" b="0"/>
          <wp:wrapNone/>
          <wp:docPr id="1" name="irc_mi" descr="https://secure.surveymonkey.com/_resources/29322/30119322/148c16c9-46d3-4f93-adaa-9d01719736f2.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ecure.surveymonkey.com/_resources/29322/30119322/148c16c9-46d3-4f93-adaa-9d01719736f2.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anchor>
      </w:drawing>
    </w:r>
    <w:r w:rsidRPr="00C90089">
      <w:rPr>
        <w:rFonts w:ascii="Candara" w:hAnsi="Candara"/>
        <w:b/>
        <w:color w:val="44546A" w:themeColor="text2"/>
      </w:rPr>
      <w:t>Indiana Adult Education Lesson Plan Template</w:t>
    </w:r>
    <w:r w:rsidRPr="00C90089">
      <w:rPr>
        <w:rFonts w:ascii="Candara" w:hAnsi="Candara"/>
        <w:b/>
        <w:color w:val="44546A" w:themeColor="text2"/>
      </w:rPr>
      <w:tab/>
    </w:r>
    <w:r w:rsidRPr="00C90089">
      <w:rPr>
        <w:rFonts w:ascii="Candara" w:hAnsi="Candara"/>
        <w:b/>
        <w:color w:val="44546A" w:themeColor="text2"/>
      </w:rPr>
      <w:tab/>
    </w:r>
  </w:p>
  <w:p w:rsidR="00C90089" w:rsidRDefault="00C900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6073A4"/>
    <w:multiLevelType w:val="hybridMultilevel"/>
    <w:tmpl w:val="3EC22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Lang">
    <w15:presenceInfo w15:providerId="AD" w15:userId="S-1-5-21-2035452808-1193247925-3595194585-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89"/>
    <w:rsid w:val="000509D8"/>
    <w:rsid w:val="00105091"/>
    <w:rsid w:val="001057C4"/>
    <w:rsid w:val="00132808"/>
    <w:rsid w:val="00142EC8"/>
    <w:rsid w:val="001879ED"/>
    <w:rsid w:val="001D2530"/>
    <w:rsid w:val="00254B96"/>
    <w:rsid w:val="002638B7"/>
    <w:rsid w:val="002E3FE8"/>
    <w:rsid w:val="003656B6"/>
    <w:rsid w:val="0038546C"/>
    <w:rsid w:val="00390E06"/>
    <w:rsid w:val="003C71F6"/>
    <w:rsid w:val="003C79CE"/>
    <w:rsid w:val="003E0CB9"/>
    <w:rsid w:val="003F1752"/>
    <w:rsid w:val="004650C0"/>
    <w:rsid w:val="004B28F7"/>
    <w:rsid w:val="00504FB7"/>
    <w:rsid w:val="005249F6"/>
    <w:rsid w:val="005352F2"/>
    <w:rsid w:val="005B68A6"/>
    <w:rsid w:val="006717F4"/>
    <w:rsid w:val="006F1643"/>
    <w:rsid w:val="00713FB0"/>
    <w:rsid w:val="0081514C"/>
    <w:rsid w:val="00882F0F"/>
    <w:rsid w:val="008D1422"/>
    <w:rsid w:val="00937F69"/>
    <w:rsid w:val="00940EA0"/>
    <w:rsid w:val="00992C56"/>
    <w:rsid w:val="00A10274"/>
    <w:rsid w:val="00B14B11"/>
    <w:rsid w:val="00C55EC8"/>
    <w:rsid w:val="00C90089"/>
    <w:rsid w:val="00D57B5F"/>
    <w:rsid w:val="00E26BC7"/>
    <w:rsid w:val="00E60D58"/>
    <w:rsid w:val="00F97355"/>
    <w:rsid w:val="00FD439C"/>
    <w:rsid w:val="00FE3D2E"/>
    <w:rsid w:val="00FE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192987-864F-4C3F-BA5D-F3D8A92F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089"/>
  </w:style>
  <w:style w:type="paragraph" w:styleId="Footer">
    <w:name w:val="footer"/>
    <w:basedOn w:val="Normal"/>
    <w:link w:val="FooterChar"/>
    <w:uiPriority w:val="99"/>
    <w:unhideWhenUsed/>
    <w:rsid w:val="00C90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089"/>
  </w:style>
  <w:style w:type="table" w:styleId="TableGrid">
    <w:name w:val="Table Grid"/>
    <w:basedOn w:val="TableNormal"/>
    <w:uiPriority w:val="39"/>
    <w:rsid w:val="00C90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C900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3E0CB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09D8"/>
    <w:rPr>
      <w:color w:val="0563C1" w:themeColor="hyperlink"/>
      <w:u w:val="single"/>
    </w:rPr>
  </w:style>
  <w:style w:type="character" w:styleId="FollowedHyperlink">
    <w:name w:val="FollowedHyperlink"/>
    <w:basedOn w:val="DefaultParagraphFont"/>
    <w:uiPriority w:val="99"/>
    <w:semiHidden/>
    <w:unhideWhenUsed/>
    <w:rsid w:val="000509D8"/>
    <w:rPr>
      <w:color w:val="954F72" w:themeColor="followedHyperlink"/>
      <w:u w:val="single"/>
    </w:rPr>
  </w:style>
  <w:style w:type="paragraph" w:styleId="BalloonText">
    <w:name w:val="Balloon Text"/>
    <w:basedOn w:val="Normal"/>
    <w:link w:val="BalloonTextChar"/>
    <w:uiPriority w:val="99"/>
    <w:semiHidden/>
    <w:unhideWhenUsed/>
    <w:rsid w:val="0081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4C"/>
    <w:rPr>
      <w:rFonts w:ascii="Tahoma" w:hAnsi="Tahoma" w:cs="Tahoma"/>
      <w:sz w:val="16"/>
      <w:szCs w:val="16"/>
    </w:rPr>
  </w:style>
  <w:style w:type="paragraph" w:styleId="ListParagraph">
    <w:name w:val="List Paragraph"/>
    <w:basedOn w:val="Normal"/>
    <w:uiPriority w:val="34"/>
    <w:unhideWhenUsed/>
    <w:qFormat/>
    <w:rsid w:val="002638B7"/>
    <w:pPr>
      <w:spacing w:after="0" w:line="240" w:lineRule="atLeast"/>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url?sa=i&amp;rct=j&amp;q=&amp;esrc=s&amp;source=images&amp;cd=&amp;cad=rja&amp;uact=8&amp;docid=p30Z6fLBnETREM&amp;tbnid=3BiBjse4ExeIOM:&amp;ved=0CAUQjRw&amp;url=http://theteachablemoments.wordpress.com/2012/03/08/dok-is-not-a-verb-and-it-is-not-blooms-taxonomy-in-a-circle/&amp;ei=2VOYU-r5CtLNsQSpn4LgCA&amp;bvm=bv.68693194,d.cWc&amp;psig=AFQjCNEhpUPWlItP8Z9C6ZJLXC_1E7v7uA&amp;ust=140257825295579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lincs.ed.gov/publications/pdf/CCRStandardsAdultEd.pdf" TargetMode="External"/><Relationship Id="rId4" Type="http://schemas.openxmlformats.org/officeDocument/2006/relationships/webSettings" Target="webSettings.xml"/><Relationship Id="rId9" Type="http://schemas.openxmlformats.org/officeDocument/2006/relationships/hyperlink" Target="http://blogs.mtlakes.org/curriculum/files/2012/10/Screen-Shot-2012-10-21-at-4.57.09-PM.png"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s://www.google.com/url?sa=i&amp;rct=j&amp;q=&amp;esrc=s&amp;source=images&amp;cd=&amp;cad=rja&amp;uact=8&amp;docid=4FhU8sNwLaJbeM&amp;tbnid=ZbKH9p2Oc88NBM:&amp;ved=0CAUQjRw&amp;url=https://www.surveymonkey.com/s/IndianaAE-ESLPD&amp;ei=Nk6YU5vYHovlsASwmoCQDQ&amp;bvm=bv.68693194,d.cWc&amp;psig=AFQjCNHG2z1yG5psSEdNkJpJY88DhI5XJw&amp;ust=1402576820647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Harris</dc:creator>
  <cp:lastModifiedBy>Michael Lang</cp:lastModifiedBy>
  <cp:revision>2</cp:revision>
  <dcterms:created xsi:type="dcterms:W3CDTF">2014-10-03T14:33:00Z</dcterms:created>
  <dcterms:modified xsi:type="dcterms:W3CDTF">2014-10-03T14:33:00Z</dcterms:modified>
</cp:coreProperties>
</file>